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szCs w:val="22"/>
        </w:rPr>
      </w:pPr>
      <w:r>
        <w:rPr>
          <w:szCs w:val="22"/>
        </w:rPr>
        <w:t xml:space="preserve">                                                                                  </w:t>
      </w:r>
      <w:r>
        <w:rPr>
          <w:szCs w:val="22"/>
        </w:rPr>
        <w:t>Ing. Zuzana Janovská,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pPr>
      <w:r>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Pr>
          <w:rFonts w:eastAsia="Arial" w:cs="Arial"/>
          <w:b/>
          <w:bCs/>
          <w:i w:val="false"/>
          <w:color w:val="auto"/>
          <w:spacing w:val="-4"/>
          <w:sz w:val="22"/>
          <w:szCs w:val="22"/>
        </w:rPr>
        <w:t>„</w:t>
      </w:r>
      <w:r>
        <w:rPr>
          <w:rFonts w:eastAsia="Times New Roman" w:cs="Times New Roman"/>
          <w:b/>
          <w:bCs/>
          <w:i w:val="false"/>
          <w:color w:val="auto"/>
          <w:spacing w:val="-4"/>
          <w:kern w:val="0"/>
          <w:sz w:val="22"/>
          <w:szCs w:val="22"/>
          <w:lang w:val="cs-CZ" w:eastAsia="cs-CZ" w:bidi="ar-SA"/>
        </w:rPr>
        <w:t xml:space="preserve">Rekonstrukce střešního pláště se zateplením na bytovém domě č.p. 731, Tyršova ul., </w:t>
      </w:r>
      <w:r>
        <w:rPr>
          <w:rFonts w:eastAsia="Arial" w:cs="Arial"/>
          <w:b/>
          <w:bCs/>
          <w:i w:val="false"/>
          <w:color w:val="auto"/>
          <w:spacing w:val="-4"/>
          <w:sz w:val="22"/>
          <w:szCs w:val="22"/>
        </w:rPr>
        <w:t>Nové Město na Moravě“</w:t>
      </w:r>
      <w:r>
        <w:rPr>
          <w:sz w:val="22"/>
          <w:szCs w:val="22"/>
        </w:rPr>
        <w:t xml:space="preserve"> podle podmínek smlouvy o dílo uzavřené se zhotovitelem díla.  </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 xml:space="preserve">provedení díla </w:t>
      </w:r>
      <w:r>
        <w:rPr>
          <w:rFonts w:eastAsia="Arial" w:cs="Arial"/>
          <w:b/>
          <w:bCs/>
          <w:i w:val="false"/>
          <w:color w:val="auto"/>
          <w:spacing w:val="-4"/>
          <w:sz w:val="22"/>
          <w:szCs w:val="22"/>
        </w:rPr>
        <w:t>„</w:t>
      </w:r>
      <w:r>
        <w:rPr>
          <w:rFonts w:eastAsia="Times New Roman" w:cs="Times New Roman"/>
          <w:b/>
          <w:bCs/>
          <w:i w:val="false"/>
          <w:color w:val="auto"/>
          <w:spacing w:val="-4"/>
          <w:kern w:val="0"/>
          <w:sz w:val="22"/>
          <w:szCs w:val="22"/>
          <w:lang w:val="cs-CZ" w:eastAsia="cs-CZ" w:bidi="ar-SA"/>
        </w:rPr>
        <w:t xml:space="preserve">Rekonstrukce střešního pláště se zateplením na bytovém domě č.p. 731, Tyršova ul., </w:t>
      </w:r>
      <w:r>
        <w:rPr>
          <w:rFonts w:eastAsia="Arial" w:cs="Arial"/>
          <w:b/>
          <w:bCs/>
          <w:i w:val="false"/>
          <w:color w:val="auto"/>
          <w:spacing w:val="-4"/>
          <w:sz w:val="22"/>
          <w:szCs w:val="22"/>
        </w:rPr>
        <w:t>Nové Město na Moravě“</w:t>
      </w:r>
      <w:r>
        <w:rPr>
          <w:sz w:val="22"/>
          <w:szCs w:val="22"/>
        </w:rPr>
        <w:t xml:space="preserve"> zhotovitelem díla včas, řádně a kvalitně, v souladu se smlouvou o dílo uzavřenou mezi příkazcem a zhotovitelem díla, za sjednanou smluvní cenu</w:t>
      </w:r>
    </w:p>
    <w:p>
      <w:pPr>
        <w:pStyle w:val="Normal"/>
        <w:numPr>
          <w:ilvl w:val="1"/>
          <w:numId w:val="15"/>
        </w:numPr>
        <w:jc w:val="both"/>
        <w:rPr>
          <w:sz w:val="22"/>
          <w:szCs w:val="22"/>
        </w:rPr>
      </w:pPr>
      <w:r>
        <w:rPr>
          <w:sz w:val="22"/>
          <w:szCs w:val="22"/>
        </w:rPr>
        <w:t xml:space="preserve">úspěšné uvedení díla </w:t>
      </w:r>
      <w:r>
        <w:rPr>
          <w:rFonts w:eastAsia="Arial" w:cs="Arial"/>
          <w:b/>
          <w:bCs/>
          <w:i w:val="false"/>
          <w:color w:val="auto"/>
          <w:spacing w:val="-4"/>
          <w:sz w:val="22"/>
          <w:szCs w:val="22"/>
        </w:rPr>
        <w:t>„</w:t>
      </w:r>
      <w:r>
        <w:rPr>
          <w:rFonts w:eastAsia="Times New Roman" w:cs="Times New Roman"/>
          <w:b/>
          <w:bCs/>
          <w:i w:val="false"/>
          <w:color w:val="auto"/>
          <w:spacing w:val="-4"/>
          <w:kern w:val="0"/>
          <w:sz w:val="22"/>
          <w:szCs w:val="22"/>
          <w:lang w:val="cs-CZ" w:eastAsia="cs-CZ" w:bidi="ar-SA"/>
        </w:rPr>
        <w:t xml:space="preserve">Rekonstrukce střešního pláště se zateplením na bytovém domě č.p. 731, Tyršova ul., </w:t>
      </w:r>
      <w:r>
        <w:rPr>
          <w:rFonts w:eastAsia="Arial" w:cs="Arial"/>
          <w:b/>
          <w:bCs/>
          <w:i w:val="false"/>
          <w:color w:val="auto"/>
          <w:spacing w:val="-4"/>
          <w:sz w:val="22"/>
          <w:szCs w:val="22"/>
        </w:rPr>
        <w:t>Nové Město na Moravě“</w:t>
      </w:r>
      <w:r>
        <w:rPr>
          <w:sz w:val="22"/>
          <w:szCs w:val="22"/>
        </w:rPr>
        <w:t xml:space="preserve">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rFonts w:ascii="Times New Roman" w:hAnsi="Times New Roman"/>
          <w:sz w:val="22"/>
          <w:szCs w:val="22"/>
        </w:rPr>
      </w:pPr>
      <w:r>
        <w:rPr>
          <w:sz w:val="22"/>
          <w:szCs w:val="22"/>
        </w:rPr>
      </w:r>
    </w:p>
    <w:p>
      <w:pPr>
        <w:pStyle w:val="Tlotextu"/>
        <w:numPr>
          <w:ilvl w:val="0"/>
          <w:numId w:val="1"/>
        </w:numPr>
        <w:rPr/>
      </w:pPr>
      <w:r>
        <w:rPr>
          <w:color w:val="auto"/>
          <w:sz w:val="22"/>
          <w:szCs w:val="22"/>
        </w:rPr>
        <w:t xml:space="preserve">Příkazník se zavazuje za podmínek dohodnutých touto smlouvou, že bude zajišťovat zastupování příkazce ve věci zajištění realizace díla </w:t>
      </w:r>
      <w:r>
        <w:rPr>
          <w:rFonts w:eastAsia="Arial" w:cs="Arial"/>
          <w:b/>
          <w:bCs/>
          <w:i w:val="false"/>
          <w:color w:val="auto"/>
          <w:spacing w:val="-4"/>
          <w:sz w:val="22"/>
          <w:szCs w:val="22"/>
        </w:rPr>
        <w:t>„</w:t>
      </w:r>
      <w:r>
        <w:rPr>
          <w:rFonts w:eastAsia="Times New Roman" w:cs="Times New Roman"/>
          <w:b/>
          <w:bCs/>
          <w:i w:val="false"/>
          <w:color w:val="auto"/>
          <w:spacing w:val="-4"/>
          <w:kern w:val="0"/>
          <w:sz w:val="22"/>
          <w:szCs w:val="22"/>
          <w:lang w:val="cs-CZ" w:eastAsia="cs-CZ" w:bidi="ar-SA"/>
        </w:rPr>
        <w:t xml:space="preserve">Rekonstrukce střešního pláště se zateplením na bytovém domě č.p. 731, Tyršova ul., </w:t>
      </w:r>
      <w:r>
        <w:rPr>
          <w:rFonts w:eastAsia="Arial" w:cs="Arial"/>
          <w:b/>
          <w:bCs/>
          <w:i w:val="false"/>
          <w:color w:val="auto"/>
          <w:spacing w:val="-4"/>
          <w:sz w:val="22"/>
          <w:szCs w:val="22"/>
        </w:rPr>
        <w:t>Nové Město na Moravě“</w:t>
      </w:r>
      <w:ins w:id="0" w:author="Mgr. Zuzana Koudelová" w:date="2024-01-10T08:35:28Z">
        <w:r>
          <w:rPr>
            <w:rFonts w:eastAsia="Arial" w:cs="Arial"/>
            <w:b/>
            <w:bCs/>
            <w:i w:val="false"/>
            <w:color w:val="auto"/>
            <w:spacing w:val="-4"/>
            <w:sz w:val="22"/>
            <w:szCs w:val="22"/>
          </w:rPr>
          <w:t xml:space="preserve"> </w:t>
        </w:r>
      </w:ins>
      <w:r>
        <w:rPr>
          <w:color w:val="auto"/>
          <w:sz w:val="22"/>
          <w:szCs w:val="22"/>
        </w:rPr>
        <w:t xml:space="preserve">(dále jen „dílo“) podle podmínek smlouvy o dílo uzavřené se zhotovitelem díla. Dílo je blíže specifikováno projektovou dokumentací pro výběr zhotovitele stavby </w:t>
      </w:r>
      <w:r>
        <w:rPr>
          <w:rFonts w:eastAsia="Arial" w:cs="Arial"/>
          <w:b w:val="false"/>
          <w:bCs w:val="false"/>
          <w:i w:val="false"/>
          <w:color w:val="auto"/>
          <w:spacing w:val="-4"/>
          <w:sz w:val="22"/>
          <w:szCs w:val="22"/>
        </w:rPr>
        <w:t>„</w:t>
      </w:r>
      <w:r>
        <w:rPr>
          <w:rFonts w:eastAsia="Times New Roman" w:cs="Times New Roman"/>
          <w:b w:val="false"/>
          <w:bCs w:val="false"/>
          <w:i w:val="false"/>
          <w:color w:val="auto"/>
          <w:spacing w:val="-4"/>
          <w:kern w:val="0"/>
          <w:sz w:val="22"/>
          <w:szCs w:val="22"/>
          <w:lang w:val="cs-CZ" w:eastAsia="cs-CZ" w:bidi="ar-SA"/>
        </w:rPr>
        <w:t xml:space="preserve">Rekonstrukce střešního pláště se zateplením na bytovém domě č.p. 731, Tyršova ul., </w:t>
      </w:r>
      <w:r>
        <w:rPr>
          <w:rFonts w:eastAsia="Arial" w:cs="Arial"/>
          <w:b w:val="false"/>
          <w:bCs w:val="false"/>
          <w:i w:val="false"/>
          <w:color w:val="auto"/>
          <w:spacing w:val="-4"/>
          <w:sz w:val="22"/>
          <w:szCs w:val="22"/>
        </w:rPr>
        <w:t>Nové Město na Moravě“</w:t>
      </w:r>
      <w:r>
        <w:rPr>
          <w:b w:val="false"/>
          <w:bCs w:val="false"/>
          <w:color w:val="auto"/>
          <w:sz w:val="22"/>
          <w:szCs w:val="22"/>
        </w:rPr>
        <w:t xml:space="preserve"> </w:t>
      </w:r>
      <w:r>
        <w:rPr>
          <w:color w:val="auto"/>
          <w:sz w:val="22"/>
          <w:szCs w:val="22"/>
        </w:rPr>
        <w:t xml:space="preserve">zpracovanou </w:t>
      </w:r>
      <w:r>
        <w:rPr>
          <w:rFonts w:eastAsia="Times New Roman" w:cs="Arial"/>
          <w:color w:val="000000"/>
          <w:kern w:val="0"/>
          <w:sz w:val="22"/>
          <w:szCs w:val="22"/>
          <w:shd w:fill="auto" w:val="clear"/>
          <w:lang w:val="cs-CZ" w:eastAsia="zh-CN" w:bidi="ar-SA"/>
        </w:rPr>
        <w:t>Ing Jaroslavem Janovským se sídlem Německého 1188, 592 31 Nové Město na Moravě</w:t>
      </w:r>
      <w:r>
        <w:rPr>
          <w:rFonts w:eastAsia="Times New Roman" w:cs="Arial"/>
          <w:color w:val="000000"/>
          <w:kern w:val="0"/>
          <w:sz w:val="22"/>
          <w:szCs w:val="22"/>
          <w:shd w:fill="auto" w:val="clear"/>
          <w:lang w:val="cs-CZ" w:eastAsia="cs-CZ" w:bidi="ar-SA"/>
        </w:rPr>
        <w:t xml:space="preserve">, IČ: </w:t>
      </w:r>
      <w:r>
        <w:rPr>
          <w:rFonts w:eastAsia="Times New Roman" w:cs="Arial"/>
          <w:color w:val="000000"/>
          <w:kern w:val="0"/>
          <w:sz w:val="22"/>
          <w:szCs w:val="22"/>
          <w:shd w:fill="auto" w:val="clear"/>
          <w:lang w:val="cs-CZ" w:eastAsia="zh-CN" w:bidi="ar-SA"/>
        </w:rPr>
        <w:t>44134363</w:t>
      </w:r>
      <w:r>
        <w:rPr>
          <w:rFonts w:eastAsia="Times New Roman" w:cs="Arial"/>
          <w:color w:val="000000"/>
          <w:kern w:val="0"/>
          <w:sz w:val="22"/>
          <w:szCs w:val="22"/>
          <w:shd w:fill="auto" w:val="clear"/>
          <w:lang w:val="cs-CZ" w:eastAsia="cs-CZ" w:bidi="ar-SA"/>
        </w:rPr>
        <w:t xml:space="preserve"> v </w:t>
      </w:r>
      <w:r>
        <w:rPr>
          <w:rFonts w:eastAsia="Times New Roman" w:cs="Arial"/>
          <w:color w:val="000000"/>
          <w:kern w:val="0"/>
          <w:sz w:val="22"/>
          <w:szCs w:val="22"/>
          <w:shd w:fill="auto" w:val="clear"/>
          <w:lang w:val="cs-CZ" w:eastAsia="zh-CN" w:bidi="ar-SA"/>
        </w:rPr>
        <w:t>09/2023</w:t>
      </w:r>
      <w:r>
        <w:rPr>
          <w:rFonts w:eastAsia="Times New Roman" w:cs="Arial"/>
          <w:color w:val="000000"/>
          <w:kern w:val="0"/>
          <w:sz w:val="22"/>
          <w:szCs w:val="22"/>
          <w:shd w:fill="auto" w:val="clear"/>
          <w:lang w:val="cs-CZ" w:eastAsia="cs-CZ" w:bidi="ar-SA"/>
        </w:rPr>
        <w:t xml:space="preserve"> pod zak. č. </w:t>
      </w:r>
      <w:r>
        <w:rPr>
          <w:rFonts w:cs="Arial"/>
          <w:color w:val="auto"/>
          <w:sz w:val="22"/>
          <w:szCs w:val="22"/>
        </w:rPr>
        <w:t>02/2023  včetně dokladové části, resp. jejími částmi vztahujícími se k výše uvedeným stavebním objektům.</w:t>
      </w:r>
      <w:r>
        <w:rPr>
          <w:color w:val="auto"/>
          <w:sz w:val="22"/>
          <w:szCs w:val="22"/>
        </w:rPr>
        <w:t xml:space="preserve">(dále jen „projektová dokumentace“). </w:t>
      </w:r>
    </w:p>
    <w:p>
      <w:pPr>
        <w:pStyle w:val="Tlotextu"/>
        <w:rPr>
          <w:rFonts w:ascii="Times New Roman" w:hAnsi="Times New Roman"/>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díla</w:t>
      </w:r>
    </w:p>
    <w:p>
      <w:pPr>
        <w:pStyle w:val="Tlotextu"/>
        <w:numPr>
          <w:ilvl w:val="1"/>
          <w:numId w:val="1"/>
        </w:numPr>
        <w:spacing w:before="80" w:after="0"/>
        <w:rPr>
          <w:color w:val="auto"/>
          <w:sz w:val="22"/>
          <w:szCs w:val="22"/>
        </w:rPr>
      </w:pPr>
      <w:r>
        <w:rPr>
          <w:color w:val="auto"/>
          <w:sz w:val="22"/>
          <w:szCs w:val="22"/>
        </w:rPr>
        <w:t xml:space="preserve">činnosti v průběhu provádění díla </w:t>
      </w:r>
    </w:p>
    <w:p>
      <w:pPr>
        <w:pStyle w:val="Tlotextu"/>
        <w:numPr>
          <w:ilvl w:val="1"/>
          <w:numId w:val="1"/>
        </w:numPr>
        <w:spacing w:before="80" w:after="0"/>
        <w:rPr>
          <w:sz w:val="22"/>
          <w:szCs w:val="22"/>
        </w:rPr>
      </w:pPr>
      <w:r>
        <w:rPr>
          <w:sz w:val="22"/>
          <w:szCs w:val="22"/>
        </w:rPr>
        <w:t>činnosti po dokončení díla</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díla.</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díla jsou ukončeny dnem zahájení stavebních prací</w:t>
      </w:r>
    </w:p>
    <w:p>
      <w:pPr>
        <w:pStyle w:val="Seznam"/>
        <w:numPr>
          <w:ilvl w:val="0"/>
          <w:numId w:val="8"/>
        </w:numPr>
        <w:jc w:val="both"/>
        <w:rPr>
          <w:sz w:val="22"/>
          <w:szCs w:val="22"/>
        </w:rPr>
      </w:pPr>
      <w:r>
        <w:rPr>
          <w:sz w:val="22"/>
          <w:szCs w:val="22"/>
        </w:rPr>
        <w:t>činnosti v průběhu provádění díla končí dnem podpisu zápisu o předání a převzetí dokončeného díla mezi příkazcem a zhotovitelem díla</w:t>
      </w:r>
    </w:p>
    <w:p>
      <w:pPr>
        <w:pStyle w:val="Seznam"/>
        <w:numPr>
          <w:ilvl w:val="0"/>
          <w:numId w:val="8"/>
        </w:numPr>
        <w:jc w:val="both"/>
        <w:rPr>
          <w:sz w:val="22"/>
          <w:szCs w:val="22"/>
        </w:rPr>
      </w:pPr>
      <w:r>
        <w:rPr>
          <w:sz w:val="22"/>
          <w:szCs w:val="22"/>
        </w:rPr>
        <w:t>činnosti po dokončení díla končí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sz w:val="22"/>
          <w:szCs w:val="22"/>
        </w:rPr>
      </w:pPr>
      <w:r>
        <w:rPr>
          <w:sz w:val="22"/>
          <w:szCs w:val="22"/>
        </w:rPr>
        <w:t>zahájení stavby:</w:t>
        <w:tab/>
        <w:t>nejdříve 01.06.2024</w:t>
      </w:r>
    </w:p>
    <w:p>
      <w:pPr>
        <w:pStyle w:val="Seznam"/>
        <w:numPr>
          <w:ilvl w:val="1"/>
          <w:numId w:val="2"/>
        </w:numPr>
        <w:spacing w:before="80" w:after="0"/>
        <w:ind w:left="709" w:hanging="363"/>
        <w:rPr/>
      </w:pPr>
      <w:r>
        <w:rPr>
          <w:sz w:val="22"/>
          <w:szCs w:val="22"/>
        </w:rPr>
        <w:t xml:space="preserve">dokončení stavby: </w:t>
        <w:tab/>
        <w:t xml:space="preserve">nejpozději </w:t>
      </w:r>
      <w:r>
        <w:rPr>
          <w:rFonts w:eastAsia="Times New Roman" w:cs="Times New Roman"/>
          <w:color w:val="auto"/>
          <w:kern w:val="0"/>
          <w:sz w:val="22"/>
          <w:szCs w:val="22"/>
          <w:lang w:val="cs-CZ" w:eastAsia="cs-CZ" w:bidi="ar-SA"/>
        </w:rPr>
        <w:t>31.08.2024</w:t>
      </w:r>
    </w:p>
    <w:p>
      <w:pPr>
        <w:pStyle w:val="Normal"/>
        <w:numPr>
          <w:ilvl w:val="0"/>
          <w:numId w:val="0"/>
        </w:numPr>
        <w:tabs>
          <w:tab w:val="clear" w:pos="709"/>
          <w:tab w:val="left" w:pos="426" w:leader="none"/>
          <w:tab w:val="left" w:pos="851" w:leader="none"/>
          <w:tab w:val="left" w:pos="1134" w:leader="none"/>
        </w:tabs>
        <w:spacing w:before="80" w:after="0"/>
        <w:ind w:left="426" w:right="0" w:hanging="0"/>
        <w:jc w:val="both"/>
        <w:rPr>
          <w:rFonts w:ascii="Times New Roman" w:hAnsi="Times New Roman"/>
        </w:rPr>
      </w:pPr>
      <w:r>
        <w:rPr>
          <w:rFonts w:eastAsia="Times New Roman" w:cs="Arial"/>
          <w:b w:val="false"/>
          <w:bCs w:val="false"/>
          <w:color w:val="auto"/>
          <w:kern w:val="0"/>
          <w:sz w:val="22"/>
          <w:szCs w:val="22"/>
          <w:lang w:val="cs-CZ" w:eastAsia="cs-CZ" w:bidi="ar-SA"/>
        </w:rPr>
        <w:t>Doba vlastní realizace nepřesáhne 2 měsíce od data zahájení prací.</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4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 </w:t>
      </w:r>
      <w:commentRangeStart w:id="2"/>
      <w:r>
        <w:rPr>
          <w:b/>
          <w:color w:val="auto"/>
          <w:sz w:val="22"/>
          <w:szCs w:val="22"/>
        </w:rPr>
        <w:t>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5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díla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pPr>
        <w:pStyle w:val="Tlotextu"/>
        <w:numPr>
          <w:ilvl w:val="1"/>
          <w:numId w:val="6"/>
        </w:numPr>
        <w:spacing w:before="80" w:after="0"/>
        <w:rPr>
          <w:color w:val="auto"/>
          <w:sz w:val="22"/>
          <w:szCs w:val="22"/>
        </w:rPr>
      </w:pPr>
      <w:r>
        <w:rPr>
          <w:color w:val="auto"/>
          <w:sz w:val="22"/>
          <w:szCs w:val="22"/>
        </w:rPr>
        <w:t xml:space="preserve">odměna za činnosti po dokončení díla bude uhrazena po </w:t>
      </w:r>
      <w:r>
        <w:rPr>
          <w:sz w:val="22"/>
          <w:szCs w:val="22"/>
        </w:rPr>
        <w:t>odstranění poslední případné vady či nedodělku (po dni podepsání zápisu o odstranění poslední případné vady či nedodělku).</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w:t>
      </w:r>
      <w:ins w:id="1" w:author="Mgr. Zuzana Koudelová" w:date="2024-01-10T08:41:11Z">
        <w:r>
          <w:rPr>
            <w:sz w:val="22"/>
            <w:szCs w:val="22"/>
          </w:rPr>
          <w:t>.</w:t>
        </w:r>
      </w:ins>
      <w:del w:id="2" w:author="Mgr. Zuzana Koudelová" w:date="2024-01-10T08:41:10Z">
        <w:r>
          <w:rPr>
            <w:sz w:val="22"/>
            <w:szCs w:val="22"/>
          </w:rPr>
          <w:delText>,</w:delText>
        </w:r>
      </w:del>
      <w:r>
        <w:rPr>
          <w:sz w:val="22"/>
          <w:szCs w:val="22"/>
        </w:rPr>
        <w:t xml:space="preserve">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dokončeného díla mezi příkazcem a zhotovitelem díla,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díla, nebo</w:t>
      </w:r>
    </w:p>
    <w:p>
      <w:pPr>
        <w:pStyle w:val="Tlotextu"/>
        <w:ind w:firstLine="357"/>
        <w:rPr>
          <w:sz w:val="22"/>
          <w:szCs w:val="22"/>
        </w:rPr>
      </w:pPr>
      <w:r>
        <w:rPr>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w:t>
      </w:r>
      <w:r>
        <w:rPr>
          <w:color w:val="auto"/>
          <w:sz w:val="22"/>
          <w:szCs w:val="22"/>
        </w:rPr>
        <w:t>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w:t>
      </w:r>
      <w:r>
        <w:rPr>
          <w:color w:val="auto"/>
          <w:sz w:val="22"/>
          <w:szCs w:val="22"/>
        </w:rPr>
        <w:t>provedena řádně, je povinen zaplatit příkazci smluvní pokutu ve výši 500,-- Kč za každou</w:t>
      </w:r>
      <w:r>
        <w:rPr>
          <w:sz w:val="22"/>
          <w:szCs w:val="22"/>
        </w:rPr>
        <w:t xml:space="preserve">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díla</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díla organizuje příkazník ve spolupráci se zhotovitelem díla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díla je občasný, tj. v průběhu provádění díla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díla.</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díla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díla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díla,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díla a jeho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díla,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díla. Příkazník v tomto smyslu prohlašuje, že není osobou spojenou se zhotovitelem díla.</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díla pořizovat fotodokumentaci realizace díla vč. videozáznamů, a to zejména za účelem doložení dodržení podmínek provedení díla,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byla projednána na schůzi Rady města Nové Město na Moravě </w:t>
      </w:r>
      <w:r>
        <w:rPr>
          <w:rFonts w:eastAsia="Times New Roman" w:cs="Times New Roman"/>
          <w:color w:val="auto"/>
          <w:kern w:val="0"/>
          <w:sz w:val="22"/>
          <w:szCs w:val="22"/>
          <w:lang w:val="cs-CZ" w:eastAsia="ar-SA" w:bidi="ar-SA"/>
        </w:rPr>
        <w:t>č……</w:t>
      </w:r>
      <w:r>
        <w:rPr>
          <w:sz w:val="22"/>
          <w:szCs w:val="22"/>
        </w:rPr>
        <w:t xml:space="preserve"> konané dne </w:t>
      </w:r>
      <w:r>
        <w:rPr>
          <w:rFonts w:eastAsia="Times New Roman" w:cs="Times New Roman"/>
          <w:color w:val="auto"/>
          <w:kern w:val="0"/>
          <w:sz w:val="22"/>
          <w:szCs w:val="22"/>
          <w:lang w:val="cs-CZ" w:eastAsia="ar-SA" w:bidi="ar-SA"/>
        </w:rPr>
        <w:t>……</w:t>
      </w:r>
      <w:r>
        <w:rPr>
          <w:sz w:val="22"/>
          <w:szCs w:val="22"/>
        </w:rPr>
        <w:t>. a schválena  usnesením přijatým pod bodem .../../RM/2024.</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pPr>
      <w:r>
        <w:rPr>
          <w:sz w:val="22"/>
          <w:szCs w:val="22"/>
        </w:rPr>
        <w:t>Tato smlouva pozbývá platnosti a účinnosti, pokud dílo nebude zahájeno do 31.12.2024.</w:t>
      </w:r>
    </w:p>
    <w:p>
      <w:pPr>
        <w:pStyle w:val="Zkladntext21"/>
        <w:jc w:val="both"/>
        <w:rPr>
          <w:sz w:val="22"/>
          <w:szCs w:val="22"/>
        </w:rPr>
      </w:pPr>
      <w:r>
        <w:rPr>
          <w:sz w:val="22"/>
          <w:szCs w:val="22"/>
        </w:rPr>
      </w:r>
    </w:p>
    <w:p>
      <w:pPr>
        <w:pStyle w:val="Tlotextu"/>
        <w:numPr>
          <w:ilvl w:val="0"/>
          <w:numId w:val="5"/>
        </w:numPr>
        <w:rPr>
          <w:sz w:val="22"/>
          <w:szCs w:val="22"/>
        </w:rPr>
      </w:pPr>
      <w:r>
        <w:rPr>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18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Příkazce:</w:t>
        <w:tab/>
        <w:t>Příkazník:</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4"/>
          <w:szCs w:val="24"/>
        </w:rPr>
      </w:pPr>
      <w:r>
        <w:rPr>
          <w:sz w:val="24"/>
          <w:szCs w:val="24"/>
        </w:rPr>
        <w:t>……………………………………</w:t>
      </w:r>
      <w:r>
        <w:rPr>
          <w:sz w:val="24"/>
          <w:szCs w:val="24"/>
        </w:rPr>
        <w:tab/>
        <w:t>……………………………………</w:t>
      </w:r>
    </w:p>
    <w:p>
      <w:pPr>
        <w:pStyle w:val="Normal"/>
        <w:tabs>
          <w:tab w:val="clear" w:pos="709"/>
          <w:tab w:val="center" w:pos="1701" w:leader="none"/>
          <w:tab w:val="left" w:pos="4962" w:leader="none"/>
          <w:tab w:val="center" w:pos="6663" w:leader="none"/>
        </w:tabs>
        <w:jc w:val="both"/>
        <w:rPr>
          <w:sz w:val="24"/>
          <w:szCs w:val="24"/>
        </w:rPr>
      </w:pPr>
      <w:r>
        <w:rPr>
          <w:sz w:val="24"/>
          <w:szCs w:val="24"/>
        </w:rPr>
        <w:tab/>
        <w:t>Michal Šmarda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tab/>
        <w:t>starosta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default" r:id="rId2"/>
      <w:type w:val="nextPage"/>
      <w:pgSz w:w="11906" w:h="16838"/>
      <w:pgMar w:left="1418" w:right="1418" w:gutter="0" w:header="0" w:top="1134" w:footer="709" w:bottom="1134"/>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b w:val="false"/>
        <w:b w:val="false"/>
        <w:bCs w:val="false"/>
      </w:rPr>
    </w:pPr>
    <w:r>
      <mc:AlternateContent>
        <mc:Choice Requires="wps">
          <w:drawing>
            <wp:anchor behindDoc="1" distT="0" distB="635" distL="0" distR="0" simplePos="0" locked="0" layoutInCell="0" allowOverlap="1" relativeHeight="20">
              <wp:simplePos x="0" y="0"/>
              <wp:positionH relativeFrom="margin">
                <wp:posOffset>5356225</wp:posOffset>
              </wp:positionH>
              <wp:positionV relativeFrom="paragraph">
                <wp:posOffset>635</wp:posOffset>
              </wp:positionV>
              <wp:extent cx="318135" cy="174625"/>
              <wp:effectExtent l="0" t="0" r="0" b="0"/>
              <wp:wrapSquare wrapText="largest"/>
              <wp:docPr id="1" name="Rámec1"/>
              <a:graphic xmlns:a="http://schemas.openxmlformats.org/drawingml/2006/main">
                <a:graphicData uri="http://schemas.microsoft.com/office/word/2010/wordprocessingShape">
                  <wps:wsp>
                    <wps:cNvSpPr/>
                    <wps:spPr>
                      <a:xfrm>
                        <a:off x="0" y="0"/>
                        <a:ext cx="317520" cy="173880"/>
                      </a:xfrm>
                      <a:prstGeom prst="rect">
                        <a:avLst/>
                      </a:prstGeom>
                      <a:noFill/>
                      <a:ln w="0">
                        <a:noFill/>
                      </a:ln>
                    </wps:spPr>
                    <wps:style>
                      <a:lnRef idx="0"/>
                      <a:fillRef idx="0"/>
                      <a:effectRef idx="0"/>
                      <a:fontRef idx="minor"/>
                    </wps:style>
                    <wps:txbx>
                      <w:txbxContent>
                        <w:p>
                          <w:pPr>
                            <w:pStyle w:val="Zpat"/>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10</w:t>
                          </w:r>
                          <w:r>
                            <w:rPr>
                              <w:rStyle w:val="Pagenumber"/>
                              <w:color w:val="000000"/>
                            </w:rPr>
                            <w:fldChar w:fldCharType="end"/>
                          </w:r>
                        </w:p>
                      </w:txbxContent>
                    </wps:txbx>
                    <wps:bodyPr lIns="0" rIns="0" tIns="0" bIns="0" anchor="t">
                      <a:spAutoFit/>
                    </wps:bodyPr>
                  </wps:wsp>
                </a:graphicData>
              </a:graphic>
            </wp:anchor>
          </w:drawing>
        </mc:Choice>
        <mc:Fallback>
          <w:pict>
            <v:rect id="shape_0" ID="Rámec1" path="m0,0l-2147483645,0l-2147483645,-2147483646l0,-2147483646xe" stroked="f" o:allowincell="f" style="position:absolute;margin-left:421.75pt;margin-top:0.05pt;width:24.95pt;height:13.65pt;mso-wrap-style:square;v-text-anchor:top;mso-position-horizontal-relative:margin">
              <v:fill o:detectmouseclick="t" on="false"/>
              <v:stroke color="#3465a4" joinstyle="round" endcap="flat"/>
              <v:textbox>
                <w:txbxContent>
                  <w:p>
                    <w:pPr>
                      <w:pStyle w:val="Zpat"/>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10</w:t>
                    </w:r>
                    <w:r>
                      <w:rPr>
                        <w:rStyle w:val="Pagenumber"/>
                        <w:color w:val="000000"/>
                      </w:rPr>
                      <w:fldChar w:fldCharType="end"/>
                    </w:r>
                  </w:p>
                </w:txbxContent>
              </v:textbox>
              <w10:wrap type="square" side="largest"/>
            </v:rect>
          </w:pict>
        </mc:Fallback>
      </mc:AlternateContent>
    </w:r>
    <w:r>
      <w:rPr>
        <w:rFonts w:eastAsia="Times New Roman" w:cs="Times New Roman"/>
        <w:b w:val="false"/>
        <w:bCs w:val="false"/>
        <w:i w:val="false"/>
        <w:color w:val="auto"/>
        <w:spacing w:val="-4"/>
        <w:kern w:val="0"/>
        <w:sz w:val="20"/>
        <w:szCs w:val="20"/>
        <w:lang w:val="cs-CZ" w:eastAsia="cs-CZ" w:bidi="ar-SA"/>
      </w:rPr>
      <w:t xml:space="preserve">TDS </w:t>
    </w:r>
    <w:bookmarkStart w:id="0" w:name="__DdeLink__2550_271690189"/>
    <w:r>
      <w:rPr>
        <w:rFonts w:eastAsia="Times New Roman" w:cs="Times New Roman"/>
        <w:b w:val="false"/>
        <w:bCs w:val="false"/>
        <w:i w:val="false"/>
        <w:color w:val="auto"/>
        <w:spacing w:val="-4"/>
        <w:kern w:val="0"/>
        <w:sz w:val="20"/>
        <w:szCs w:val="20"/>
        <w:lang w:val="cs-CZ" w:eastAsia="cs-CZ" w:bidi="ar-SA"/>
      </w:rPr>
      <w:t>Rekonstrukce střechy č.p. 731, Tyršova ul.</w:t>
    </w:r>
    <w:bookmarkEnd w:id="0"/>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A7FDA-1AA9-475F-8877-63378B558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123</TotalTime>
  <Application>LibreOffice/7.2.7.2$Windows_X86_64 LibreOffice_project/8d71d29d553c0f7dcbfa38fbfda25ee34cce99a2</Application>
  <AppVersion>15.0000</AppVersion>
  <Pages>10</Pages>
  <Words>3984</Words>
  <Characters>22898</Characters>
  <CharactersWithSpaces>26957</CharactersWithSpaces>
  <Paragraphs>201</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2021-12-15T14:34:00Z</dcterms:created>
  <dc:creator>ing. Jaroslav Dufek</dc:creator>
  <dc:description/>
  <dc:language>cs-CZ</dc:language>
  <cp:lastModifiedBy/>
  <cp:lastPrinted>2013-04-22T13:00:00Z</cp:lastPrinted>
  <dcterms:modified xsi:type="dcterms:W3CDTF">2024-01-11T10:47:33Z</dcterms:modified>
  <cp:revision>34</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